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1457"/>
      </w:tblGrid>
      <w:tr w:rsidR="00DA79E4" w:rsidRPr="00DA79E4" w:rsidTr="00DA79E4">
        <w:tc>
          <w:tcPr>
            <w:tcW w:w="3571" w:type="dxa"/>
          </w:tcPr>
          <w:p w:rsidR="00DA79E4" w:rsidRPr="00DA79E4" w:rsidRDefault="00DA79E4" w:rsidP="00DA79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A79E4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DA79E4" w:rsidRPr="00DA79E4" w:rsidRDefault="00DA79E4" w:rsidP="00DA79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A79E4">
              <w:rPr>
                <w:rFonts w:ascii="Times New Roman" w:hAnsi="Times New Roman" w:cs="Times New Roman"/>
                <w:sz w:val="20"/>
              </w:rPr>
              <w:t>………………</w:t>
            </w:r>
          </w:p>
        </w:tc>
      </w:tr>
      <w:tr w:rsidR="00DA79E4" w:rsidRPr="00DA79E4" w:rsidTr="00DA79E4">
        <w:tc>
          <w:tcPr>
            <w:tcW w:w="3571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DA79E4" w:rsidRPr="00DA79E4" w:rsidRDefault="00DA79E4" w:rsidP="00DA79E4">
      <w:pPr>
        <w:jc w:val="both"/>
        <w:rPr>
          <w:sz w:val="20"/>
        </w:rPr>
      </w:pPr>
    </w:p>
    <w:p w:rsidR="00DA79E4" w:rsidRPr="00DA79E4" w:rsidRDefault="00DA79E4" w:rsidP="00DA79E4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A79E4" w:rsidRPr="00DA79E4" w:rsidRDefault="00DA79E4" w:rsidP="00DA79E4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DA79E4">
        <w:rPr>
          <w:rFonts w:eastAsiaTheme="minorHAnsi"/>
          <w:b/>
          <w:smallCaps/>
          <w:sz w:val="22"/>
          <w:szCs w:val="22"/>
          <w:lang w:eastAsia="en-US"/>
        </w:rPr>
        <w:t>Delegacja / upoważnienie *</w:t>
      </w:r>
    </w:p>
    <w:p w:rsidR="00DA79E4" w:rsidRPr="00DA79E4" w:rsidRDefault="00DA79E4" w:rsidP="00DA79E4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DA79E4">
        <w:rPr>
          <w:rFonts w:eastAsiaTheme="minorHAnsi"/>
          <w:b/>
          <w:smallCaps/>
          <w:sz w:val="22"/>
          <w:szCs w:val="22"/>
          <w:lang w:eastAsia="en-US"/>
        </w:rPr>
        <w:t xml:space="preserve">do przeprowadzenia obserwacji przebiegu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DA79E4" w:rsidRPr="00DA79E4" w:rsidRDefault="00DA79E4" w:rsidP="00DA79E4">
      <w:pPr>
        <w:jc w:val="both"/>
        <w:rPr>
          <w:sz w:val="16"/>
          <w:szCs w:val="22"/>
        </w:rPr>
      </w:pPr>
    </w:p>
    <w:p w:rsidR="00DA79E4" w:rsidRPr="00DA79E4" w:rsidRDefault="00DA79E4" w:rsidP="00DA79E4">
      <w:pPr>
        <w:rPr>
          <w:sz w:val="22"/>
        </w:rPr>
      </w:pPr>
      <w:r w:rsidRPr="00DA79E4">
        <w:rPr>
          <w:sz w:val="22"/>
        </w:rPr>
        <w:t>Nr rej. ……. / ………</w:t>
      </w:r>
    </w:p>
    <w:p w:rsidR="00DA79E4" w:rsidRPr="00DA79E4" w:rsidRDefault="00DA79E4" w:rsidP="00DA79E4"/>
    <w:p w:rsidR="00DA79E4" w:rsidRPr="00DA79E4" w:rsidRDefault="00DA79E4" w:rsidP="00DA79E4">
      <w:pPr>
        <w:jc w:val="both"/>
      </w:pPr>
    </w:p>
    <w:p w:rsidR="00DA79E4" w:rsidRPr="00DA79E4" w:rsidRDefault="00DA79E4" w:rsidP="00DA79E4">
      <w:pPr>
        <w:jc w:val="both"/>
        <w:rPr>
          <w:sz w:val="22"/>
        </w:rPr>
      </w:pPr>
      <w:r w:rsidRPr="00DA79E4">
        <w:rPr>
          <w:sz w:val="22"/>
        </w:rPr>
        <w:t xml:space="preserve">Zgodnie z § 8 rozporządzenia Ministra Edukacji Narodowej z dnia </w:t>
      </w:r>
      <w:r w:rsidR="000642CE" w:rsidRPr="00DA79E4">
        <w:rPr>
          <w:sz w:val="22"/>
        </w:rPr>
        <w:t>2</w:t>
      </w:r>
      <w:r w:rsidR="000642CE">
        <w:rPr>
          <w:sz w:val="22"/>
        </w:rPr>
        <w:t>1</w:t>
      </w:r>
      <w:r w:rsidR="000642CE" w:rsidRPr="00DA79E4">
        <w:rPr>
          <w:sz w:val="22"/>
        </w:rPr>
        <w:t xml:space="preserve"> </w:t>
      </w:r>
      <w:r w:rsidR="000642CE">
        <w:rPr>
          <w:sz w:val="22"/>
        </w:rPr>
        <w:t>grudnia</w:t>
      </w:r>
      <w:r w:rsidR="000642CE" w:rsidRPr="00DA79E4">
        <w:rPr>
          <w:sz w:val="22"/>
        </w:rPr>
        <w:t xml:space="preserve"> </w:t>
      </w:r>
      <w:r w:rsidRPr="00DA79E4">
        <w:rPr>
          <w:sz w:val="22"/>
        </w:rPr>
        <w:t>201</w:t>
      </w:r>
      <w:r w:rsidR="000642CE">
        <w:rPr>
          <w:sz w:val="22"/>
        </w:rPr>
        <w:t>6</w:t>
      </w:r>
      <w:r w:rsidRPr="00DA79E4">
        <w:rPr>
          <w:sz w:val="22"/>
        </w:rPr>
        <w:t xml:space="preserve"> r. w sprawie szczegółowych warunków i sposobu przeprowadzania egzaminu gimnazjalnego i egzaminu maturalnego (Dz</w:t>
      </w:r>
      <w:r w:rsidR="000506B6">
        <w:rPr>
          <w:sz w:val="22"/>
        </w:rPr>
        <w:t>.</w:t>
      </w:r>
      <w:r w:rsidRPr="00DA79E4">
        <w:rPr>
          <w:sz w:val="22"/>
        </w:rPr>
        <w:t>U</w:t>
      </w:r>
      <w:r w:rsidR="000506B6">
        <w:rPr>
          <w:sz w:val="22"/>
        </w:rPr>
        <w:t>.</w:t>
      </w:r>
      <w:r w:rsidRPr="00DA79E4">
        <w:rPr>
          <w:sz w:val="22"/>
        </w:rPr>
        <w:t xml:space="preserve"> </w:t>
      </w:r>
      <w:r w:rsidR="000506B6">
        <w:rPr>
          <w:sz w:val="22"/>
        </w:rPr>
        <w:t xml:space="preserve">z 2016 r. </w:t>
      </w:r>
      <w:r w:rsidRPr="00DA79E4">
        <w:rPr>
          <w:sz w:val="22"/>
        </w:rPr>
        <w:t xml:space="preserve">poz. </w:t>
      </w:r>
      <w:r w:rsidR="000642CE">
        <w:rPr>
          <w:sz w:val="22"/>
        </w:rPr>
        <w:t>2223</w:t>
      </w:r>
      <w:r w:rsidR="000506B6">
        <w:rPr>
          <w:sz w:val="22"/>
        </w:rPr>
        <w:t>, ze zm.</w:t>
      </w:r>
      <w:r w:rsidRPr="00DA79E4">
        <w:rPr>
          <w:sz w:val="22"/>
        </w:rPr>
        <w:t>)</w:t>
      </w:r>
    </w:p>
    <w:p w:rsidR="00DA79E4" w:rsidRPr="00DA79E4" w:rsidRDefault="00DA79E4" w:rsidP="00DA79E4"/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050"/>
      </w:tblGrid>
      <w:tr w:rsidR="00DA79E4" w:rsidRPr="00DA79E4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DA79E4" w:rsidRDefault="00DA79E4" w:rsidP="00DA79E4">
            <w:pPr>
              <w:jc w:val="center"/>
              <w:rPr>
                <w:b/>
                <w:sz w:val="32"/>
                <w:szCs w:val="32"/>
              </w:rPr>
            </w:pPr>
            <w:r w:rsidRPr="00DA79E4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</w:t>
            </w:r>
            <w:r w:rsidRPr="00DA79E4">
              <w:rPr>
                <w:sz w:val="20"/>
              </w:rPr>
              <w:t>e</w:t>
            </w:r>
            <w:r w:rsidRPr="00DA79E4">
              <w:rPr>
                <w:sz w:val="22"/>
              </w:rPr>
              <w:t xml:space="preserve">leguję Panią / Pana ………………………………………………………………………………… 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do przeprowadzenia obserwacji przebiegu ……………………………………………………………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…………………………………………………………………………………………………………</w:t>
            </w: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  <w:r w:rsidRPr="00DA79E4">
              <w:rPr>
                <w:sz w:val="22"/>
              </w:rPr>
              <w:t>w ……………………………………………………………………….  w dniu …………… 201</w:t>
            </w:r>
            <w:r w:rsidR="000506B6">
              <w:rPr>
                <w:sz w:val="22"/>
              </w:rPr>
              <w:t>9</w:t>
            </w:r>
            <w:r w:rsidRPr="00DA79E4">
              <w:rPr>
                <w:sz w:val="22"/>
              </w:rPr>
              <w:t xml:space="preserve"> r.</w:t>
            </w:r>
          </w:p>
          <w:p w:rsidR="00DA79E4" w:rsidRPr="00DA79E4" w:rsidRDefault="00DA79E4" w:rsidP="00DA79E4">
            <w:pPr>
              <w:spacing w:line="360" w:lineRule="auto"/>
              <w:rPr>
                <w:i/>
                <w:sz w:val="16"/>
                <w:szCs w:val="16"/>
              </w:rPr>
            </w:pPr>
            <w:r w:rsidRPr="00DA79E4">
              <w:rPr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:rsidR="00DA79E4" w:rsidRPr="00DA79E4" w:rsidRDefault="00DA79E4" w:rsidP="00DA79E4"/>
        </w:tc>
      </w:tr>
      <w:tr w:rsidR="00DA79E4" w:rsidRPr="00DA79E4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DA79E4" w:rsidRDefault="00DA79E4" w:rsidP="00DA79E4"/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DA79E4" w:rsidRDefault="00DA79E4" w:rsidP="00DA79E4"/>
        </w:tc>
      </w:tr>
      <w:tr w:rsidR="00DA79E4" w:rsidRPr="00DA79E4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DA79E4" w:rsidRDefault="00DA79E4" w:rsidP="00DA79E4">
            <w:pPr>
              <w:jc w:val="center"/>
              <w:rPr>
                <w:b/>
                <w:sz w:val="32"/>
                <w:szCs w:val="32"/>
              </w:rPr>
            </w:pPr>
            <w:r w:rsidRPr="00DA79E4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upoważniam Panią / Pana …………………………………………………………………………… ,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delegowaną(ego) przez ……………………………………………………………………………… ,</w:t>
            </w:r>
          </w:p>
          <w:p w:rsidR="00DA79E4" w:rsidRPr="00DA79E4" w:rsidRDefault="00DA79E4" w:rsidP="00DA79E4">
            <w:pPr>
              <w:rPr>
                <w:i/>
                <w:sz w:val="16"/>
                <w:szCs w:val="16"/>
              </w:rPr>
            </w:pPr>
            <w:r w:rsidRPr="00DA79E4">
              <w:rPr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DA79E4">
              <w:rPr>
                <w:i/>
                <w:sz w:val="16"/>
                <w:szCs w:val="16"/>
              </w:rPr>
              <w:t>nazwa instytucji delegującej</w:t>
            </w:r>
          </w:p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do przeprowadzenia obserwacji przebiegu ……………………………………………………………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…………………………………………………………………………………………………………</w:t>
            </w: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  <w:r w:rsidRPr="00DA79E4">
              <w:rPr>
                <w:sz w:val="22"/>
              </w:rPr>
              <w:t xml:space="preserve">w …………………………………………………………………….  w dniu ……………… </w:t>
            </w:r>
            <w:r w:rsidR="001773A9" w:rsidRPr="00DA79E4">
              <w:rPr>
                <w:sz w:val="22"/>
              </w:rPr>
              <w:t>201</w:t>
            </w:r>
            <w:r w:rsidR="000506B6">
              <w:rPr>
                <w:sz w:val="22"/>
              </w:rPr>
              <w:t>9</w:t>
            </w:r>
            <w:r w:rsidR="001773A9" w:rsidRPr="00DA79E4">
              <w:rPr>
                <w:sz w:val="22"/>
              </w:rPr>
              <w:t xml:space="preserve"> </w:t>
            </w:r>
            <w:r w:rsidRPr="00DA79E4">
              <w:rPr>
                <w:sz w:val="22"/>
              </w:rPr>
              <w:t>r.</w:t>
            </w:r>
          </w:p>
          <w:p w:rsidR="00DA79E4" w:rsidRPr="00DA79E4" w:rsidRDefault="00DA79E4" w:rsidP="00DA79E4">
            <w:r w:rsidRPr="00DA79E4">
              <w:rPr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:rsidR="00DA79E4" w:rsidRPr="00DA79E4" w:rsidRDefault="00DA79E4" w:rsidP="00DA79E4">
      <w:pPr>
        <w:keepNext/>
        <w:spacing w:before="60" w:after="60"/>
        <w:outlineLvl w:val="6"/>
        <w:rPr>
          <w:color w:val="FF0000"/>
        </w:rPr>
      </w:pPr>
    </w:p>
    <w:p w:rsidR="00DA79E4" w:rsidRPr="00DA79E4" w:rsidRDefault="00DA79E4" w:rsidP="00DA79E4">
      <w:pPr>
        <w:keepNext/>
        <w:spacing w:before="60" w:after="60"/>
        <w:outlineLvl w:val="6"/>
        <w:rPr>
          <w:color w:val="FF0000"/>
        </w:rPr>
      </w:pPr>
    </w:p>
    <w:p w:rsidR="00DA79E4" w:rsidRPr="00DA79E4" w:rsidRDefault="00DA79E4" w:rsidP="00DA79E4">
      <w:pPr>
        <w:keepNext/>
        <w:spacing w:before="60" w:after="60"/>
        <w:outlineLvl w:val="6"/>
        <w:rPr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DA79E4" w:rsidTr="008A618D">
        <w:trPr>
          <w:jc w:val="right"/>
        </w:trPr>
        <w:tc>
          <w:tcPr>
            <w:tcW w:w="3816" w:type="dxa"/>
            <w:vAlign w:val="bottom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A79E4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DA79E4" w:rsidTr="008A618D">
        <w:trPr>
          <w:jc w:val="right"/>
        </w:trPr>
        <w:tc>
          <w:tcPr>
            <w:tcW w:w="3816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podpis dyrektora CKE lub OKE</w:t>
            </w:r>
          </w:p>
        </w:tc>
      </w:tr>
    </w:tbl>
    <w:p w:rsidR="00DA79E4" w:rsidRPr="00DA79E4" w:rsidRDefault="00DA79E4" w:rsidP="00DA79E4">
      <w:pPr>
        <w:spacing w:line="360" w:lineRule="auto"/>
        <w:jc w:val="both"/>
        <w:rPr>
          <w:sz w:val="20"/>
          <w:szCs w:val="22"/>
        </w:rPr>
      </w:pPr>
    </w:p>
    <w:p w:rsidR="00DA79E4" w:rsidRPr="00DA79E4" w:rsidRDefault="00DA79E4" w:rsidP="00DA79E4">
      <w:pPr>
        <w:rPr>
          <w:sz w:val="20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jc w:val="both"/>
        <w:rPr>
          <w:sz w:val="18"/>
          <w:szCs w:val="18"/>
        </w:rPr>
      </w:pPr>
      <w:r w:rsidRPr="00DA79E4">
        <w:rPr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r w:rsidR="006B5281">
        <w:rPr>
          <w:sz w:val="18"/>
          <w:szCs w:val="18"/>
        </w:rPr>
        <w:t>a wyjątkiem przedstawicieli MEN.</w:t>
      </w:r>
    </w:p>
    <w:p w:rsidR="00DA79E4" w:rsidRPr="00DA79E4" w:rsidRDefault="00DA79E4" w:rsidP="00DA79E4">
      <w:pPr>
        <w:jc w:val="both"/>
        <w:rPr>
          <w:sz w:val="18"/>
          <w:szCs w:val="18"/>
        </w:rPr>
      </w:pPr>
    </w:p>
    <w:p w:rsidR="00B358F2" w:rsidRPr="00DA79E4" w:rsidRDefault="00654AD2" w:rsidP="00DA79E4">
      <w:ins w:id="0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995045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654AD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654AD2" w:rsidRPr="004D1E04" w:rsidRDefault="00654AD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654AD2" w:rsidRDefault="00654AD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654AD2" w:rsidRDefault="00654AD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654AD2" w:rsidRDefault="00654AD2" w:rsidP="00654AD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8.75pt;margin-top:78.3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654AD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654AD2" w:rsidRPr="004D1E04" w:rsidRDefault="00654AD2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654AD2" w:rsidRDefault="00654AD2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654AD2" w:rsidRDefault="00654AD2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654AD2" w:rsidRDefault="00654AD2" w:rsidP="00654AD2"/>
                    </w:txbxContent>
                  </v:textbox>
                </v:shape>
              </w:pict>
            </mc:Fallback>
          </mc:AlternateContent>
        </w:r>
      </w:ins>
    </w:p>
    <w:sectPr w:rsidR="00B358F2" w:rsidRPr="00DA79E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28F" w:rsidRDefault="000E728F" w:rsidP="00E24294">
      <w:r>
        <w:separator/>
      </w:r>
    </w:p>
  </w:endnote>
  <w:endnote w:type="continuationSeparator" w:id="0">
    <w:p w:rsidR="000E728F" w:rsidRDefault="000E728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28F" w:rsidRDefault="000E728F" w:rsidP="00E24294">
      <w:r>
        <w:separator/>
      </w:r>
    </w:p>
  </w:footnote>
  <w:footnote w:type="continuationSeparator" w:id="0">
    <w:p w:rsidR="000E728F" w:rsidRDefault="000E728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20a</w:t>
          </w:r>
        </w:p>
      </w:tc>
      <w:tc>
        <w:tcPr>
          <w:tcW w:w="7796" w:type="dxa"/>
          <w:vAlign w:val="center"/>
        </w:tcPr>
        <w:p w:rsidR="00E24294" w:rsidRPr="00E15142" w:rsidRDefault="00176C41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Delegacja/upoważnienie do przeprowadzenia obserwacji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6B6"/>
    <w:rsid w:val="000509CF"/>
    <w:rsid w:val="000527EE"/>
    <w:rsid w:val="00055E07"/>
    <w:rsid w:val="0005627A"/>
    <w:rsid w:val="00056404"/>
    <w:rsid w:val="00062C29"/>
    <w:rsid w:val="000642CE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DD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DD4"/>
    <w:rsid w:val="000D774C"/>
    <w:rsid w:val="000E01DD"/>
    <w:rsid w:val="000E03A1"/>
    <w:rsid w:val="000E1908"/>
    <w:rsid w:val="000E3242"/>
    <w:rsid w:val="000E4A7E"/>
    <w:rsid w:val="000E58F9"/>
    <w:rsid w:val="000E5FDE"/>
    <w:rsid w:val="000E728F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3A9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FEA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2A5E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07ED5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5A88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112"/>
    <w:rsid w:val="00632A07"/>
    <w:rsid w:val="00636EA1"/>
    <w:rsid w:val="0064077F"/>
    <w:rsid w:val="00641048"/>
    <w:rsid w:val="00643C1A"/>
    <w:rsid w:val="0064560B"/>
    <w:rsid w:val="006462F5"/>
    <w:rsid w:val="006540AB"/>
    <w:rsid w:val="00654AD2"/>
    <w:rsid w:val="00654FCB"/>
    <w:rsid w:val="00660DFE"/>
    <w:rsid w:val="00661D12"/>
    <w:rsid w:val="006646EF"/>
    <w:rsid w:val="00664EFE"/>
    <w:rsid w:val="0066571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A55C6"/>
    <w:rsid w:val="006A5C1E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0B9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140D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573F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9C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44F4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6872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B7B324-DFF7-4B84-9F15-35A15636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2018-07-28T11:43:00Z</dcterms:created>
  <dcterms:modified xsi:type="dcterms:W3CDTF">2018-07-28T11:43:00Z</dcterms:modified>
</cp:coreProperties>
</file>